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DB0" w:rsidRDefault="001D4DB0" w:rsidP="001D4DB0">
      <w:pPr>
        <w:pStyle w:val="Default"/>
        <w:jc w:val="both"/>
        <w:rPr>
          <w:color w:val="auto"/>
        </w:rPr>
      </w:pPr>
    </w:p>
    <w:p w:rsidR="001D4DB0" w:rsidRDefault="001D4DB0" w:rsidP="001D4DB0">
      <w:pPr>
        <w:pStyle w:val="Default"/>
        <w:jc w:val="center"/>
        <w:rPr>
          <w:rFonts w:ascii="Calibri" w:hAnsi="Calibri" w:cs="Calibri"/>
          <w:b/>
          <w:bCs/>
          <w:color w:val="auto"/>
          <w:sz w:val="23"/>
          <w:szCs w:val="23"/>
        </w:rPr>
      </w:pPr>
      <w:r>
        <w:rPr>
          <w:rFonts w:ascii="Calibri" w:hAnsi="Calibri" w:cs="Calibri"/>
          <w:b/>
          <w:bCs/>
          <w:color w:val="auto"/>
          <w:sz w:val="23"/>
          <w:szCs w:val="23"/>
        </w:rPr>
        <w:t>Klauzula informacyjna w związku z przetwarzaniem danych osobowych na potrzeby japońskiego programu stypendialnego „Young Leaders’ Program” (YLP)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</w:p>
    <w:p w:rsidR="001D4DB0" w:rsidRPr="001D4DB0" w:rsidRDefault="001D4DB0" w:rsidP="001D4DB0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1D4DB0">
        <w:rPr>
          <w:rFonts w:ascii="Calibri" w:hAnsi="Calibri" w:cs="Calibri"/>
          <w:b/>
          <w:bCs/>
          <w:color w:val="auto"/>
          <w:sz w:val="22"/>
          <w:szCs w:val="22"/>
          <w:u w:val="single"/>
        </w:rPr>
        <w:t>Administrator danych osobowych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 związku z realizacją przez Sekretariat Komisji Wspólnej Rządu i Samorządu Terytorialnego (dalej KWRiST) Ministerstwa Spraw Wewnętrznych i Administracji w ramach współpracy z Ambasadą Japonii w Polsce, rekrutacji kandydatów na roczne stypendium oferowane przez rząd Japonii (Ministerstwo Edukacji, Kultury, Sportu Nauki i Technologii tj. MEXT) dla młodych pracowników administracji publicznej z różnych krajów świata tzw. Young Leaders’ Program (dalej Program YLP), uprzejmie informujemy, że administratorem Pani/Pana danych osobowych przekazanych w nadsyłanych dokumentach w ramach rekrutacji do Programu YLP jest Minister Spraw Wewnętrznych i Administracji, z siedzibą przy ul. Batorego 5, 02-591 Warszawa (dalej „administrator”).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D4DB0" w:rsidRPr="001D4DB0" w:rsidRDefault="001D4DB0" w:rsidP="001D4DB0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1D4DB0">
        <w:rPr>
          <w:rFonts w:ascii="Calibri" w:hAnsi="Calibri" w:cs="Calibri"/>
          <w:b/>
          <w:bCs/>
          <w:color w:val="auto"/>
          <w:sz w:val="22"/>
          <w:szCs w:val="22"/>
          <w:u w:val="single"/>
        </w:rPr>
        <w:t xml:space="preserve">Inspektor Ochrony Danych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Może się Pani/Pan kontaktować również z wyznaczonym przez administratora Inspektorem Ochrony Danych w Ministerstwie poprzez adres e-mail: </w:t>
      </w:r>
      <w:hyperlink r:id="rId8" w:history="1">
        <w:r w:rsidRPr="00050942">
          <w:rPr>
            <w:rStyle w:val="Hipercze"/>
            <w:rFonts w:ascii="Calibri" w:hAnsi="Calibri" w:cs="Calibri"/>
            <w:sz w:val="22"/>
            <w:szCs w:val="22"/>
          </w:rPr>
          <w:t>iod@mswia.gov.pl</w:t>
        </w:r>
      </w:hyperlink>
      <w:r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D4DB0" w:rsidRP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1D4DB0">
        <w:rPr>
          <w:rFonts w:ascii="Calibri" w:hAnsi="Calibri" w:cs="Calibri"/>
          <w:b/>
          <w:bCs/>
          <w:color w:val="auto"/>
          <w:sz w:val="22"/>
          <w:szCs w:val="22"/>
        </w:rPr>
        <w:t xml:space="preserve">Informacje dotyczące przetwarzania danych osobowych </w:t>
      </w:r>
    </w:p>
    <w:p w:rsidR="00EA5D95" w:rsidRDefault="001D4DB0" w:rsidP="001D4DB0">
      <w:pPr>
        <w:pStyle w:val="Default"/>
        <w:jc w:val="both"/>
        <w:rPr>
          <w:ins w:id="0" w:author="IOD MSWiA" w:date="2022-09-07T06:53:00Z"/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Pani/Pana dane osobowe będą przetwarzane w celu przeprowadzenia rekrutacji i dokonania oceny formalnej i merytorycznej wniosków, zgodnie z przepisami prawa. Przetwarzanie danych odbywa się na podstawie art. 6 ust. 1 lit. e RODO*, </w:t>
      </w:r>
      <w:ins w:id="1" w:author="IOD MSWiA" w:date="2022-09-07T06:53:00Z">
        <w:r w:rsidR="00EA5D95">
          <w:rPr>
            <w:rFonts w:ascii="Calibri" w:hAnsi="Calibri" w:cs="Calibri"/>
            <w:color w:val="auto"/>
            <w:sz w:val="22"/>
            <w:szCs w:val="22"/>
          </w:rPr>
          <w:t>oraz zgodnie z przepisami krajowymi dotyczącymi ochrony danych osobowych.</w:t>
        </w:r>
      </w:ins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del w:id="2" w:author="IOD MSWiA" w:date="2022-09-07T06:54:00Z">
        <w:r w:rsidDel="00EA5D95">
          <w:rPr>
            <w:rFonts w:ascii="Calibri" w:hAnsi="Calibri" w:cs="Calibri"/>
            <w:color w:val="auto"/>
            <w:sz w:val="22"/>
            <w:szCs w:val="22"/>
          </w:rPr>
          <w:delText xml:space="preserve">natomiast </w:delText>
        </w:r>
      </w:del>
      <w:ins w:id="3" w:author="IOD MSWiA" w:date="2022-09-07T06:54:00Z">
        <w:r w:rsidR="00EA5D95">
          <w:rPr>
            <w:rFonts w:ascii="Calibri" w:hAnsi="Calibri" w:cs="Calibri"/>
            <w:color w:val="auto"/>
            <w:sz w:val="22"/>
            <w:szCs w:val="22"/>
          </w:rPr>
          <w:t>D</w:t>
        </w:r>
      </w:ins>
      <w:del w:id="4" w:author="IOD MSWiA" w:date="2022-09-07T06:54:00Z">
        <w:r w:rsidDel="00EA5D95">
          <w:rPr>
            <w:rFonts w:ascii="Calibri" w:hAnsi="Calibri" w:cs="Calibri"/>
            <w:color w:val="auto"/>
            <w:sz w:val="22"/>
            <w:szCs w:val="22"/>
          </w:rPr>
          <w:delText>d</w:delText>
        </w:r>
      </w:del>
      <w:r>
        <w:rPr>
          <w:rFonts w:ascii="Calibri" w:hAnsi="Calibri" w:cs="Calibri"/>
          <w:color w:val="auto"/>
          <w:sz w:val="22"/>
          <w:szCs w:val="22"/>
        </w:rPr>
        <w:t>ane dotyczące stanu zdrowia, zwarte w dokumentacji (karta badań lekarskich) będą przetwarzana na podstawie wyraźnej zgody, zgodnie z art. 9 ust. 2 lit a RODO</w:t>
      </w:r>
      <w:ins w:id="5" w:author="IOD MSWiA" w:date="2022-09-07T06:54:00Z">
        <w:r w:rsidR="00EA5D95">
          <w:rPr>
            <w:rFonts w:ascii="Calibri" w:hAnsi="Calibri" w:cs="Calibri"/>
            <w:color w:val="auto"/>
            <w:sz w:val="22"/>
            <w:szCs w:val="22"/>
          </w:rPr>
          <w:t>.</w:t>
        </w:r>
      </w:ins>
      <w:del w:id="6" w:author="IOD MSWiA" w:date="2022-09-07T06:54:00Z">
        <w:r w:rsidDel="00EA5D95">
          <w:rPr>
            <w:rFonts w:ascii="Calibri" w:hAnsi="Calibri" w:cs="Calibri"/>
            <w:color w:val="auto"/>
            <w:sz w:val="22"/>
            <w:szCs w:val="22"/>
          </w:rPr>
          <w:delText>,</w:delText>
        </w:r>
      </w:del>
      <w:r>
        <w:rPr>
          <w:rFonts w:ascii="Calibri" w:hAnsi="Calibri" w:cs="Calibri"/>
          <w:color w:val="auto"/>
          <w:sz w:val="22"/>
          <w:szCs w:val="22"/>
        </w:rPr>
        <w:t xml:space="preserve"> </w:t>
      </w:r>
      <w:del w:id="7" w:author="IOD MSWiA" w:date="2022-09-07T06:53:00Z">
        <w:r w:rsidDel="00EA5D95">
          <w:rPr>
            <w:rFonts w:ascii="Calibri" w:hAnsi="Calibri" w:cs="Calibri"/>
            <w:color w:val="auto"/>
            <w:sz w:val="22"/>
            <w:szCs w:val="22"/>
          </w:rPr>
          <w:delText xml:space="preserve">oraz przepisami krajowymi dotyczącymi ochrony danych osobowych. </w:delText>
        </w:r>
      </w:del>
    </w:p>
    <w:p w:rsidR="00EA5D95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Przekazane przez Panią/Pana dane osobowe będą przetwarzane przez okres naboru wniosków zgłoszeniowych, oceny formalnej i merytorycznej wniosków, a także po jej zakończeniu w celach sprawozdawczych oraz do czasu istnienia obowiązku prawnego wynikającego z przepisów o archiwizacji. Dokumenty aplikacyjne osób, które nie uzyskają rekomendacji Sekretarza KWRiST zostaną odesłane kandydatom. </w:t>
      </w:r>
    </w:p>
    <w:p w:rsidR="00962DC3" w:rsidRDefault="00962DC3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Odbiorcy danych osobowych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Pani/Pana dane osobowe będą przekazane do podmiotów przetwarzających dane w imieniu administratora danych osobowych, posiadających uprawnienia do ich przetwarzania.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Pani/Pana dane osobowe mogą być przekazywane podmiotom, które są uprawnione do dostępu do danych na podstawie przepisów prawa.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Przekazywanie danych poza Europejski Obszar Gospodarczy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 związku z udziałem Państwa w rekrutacji do Programu YLP</w:t>
      </w:r>
      <w:r>
        <w:rPr>
          <w:rFonts w:ascii="Trebuchet MS" w:hAnsi="Trebuchet MS" w:cs="Trebuchet MS"/>
          <w:color w:val="auto"/>
          <w:sz w:val="21"/>
          <w:szCs w:val="21"/>
        </w:rPr>
        <w:t xml:space="preserve">, </w:t>
      </w:r>
      <w:r>
        <w:rPr>
          <w:rFonts w:ascii="Calibri" w:hAnsi="Calibri" w:cs="Calibri"/>
          <w:color w:val="auto"/>
          <w:sz w:val="22"/>
          <w:szCs w:val="22"/>
        </w:rPr>
        <w:t xml:space="preserve">będącego inicjatywą japońskiego Ministerstwa Edukacji, Kultury, Sportu, Nauki i Technologii, Państwa dane osobowe zostaną przekazane do Ministerstwa Edukacji, Kultury, Sportu, Nauki i Technologii, z siedzibą w Japonii </w:t>
      </w:r>
      <w:r>
        <w:rPr>
          <w:rFonts w:ascii="Calibri" w:hAnsi="Calibri" w:cs="Calibri"/>
          <w:color w:val="auto"/>
          <w:sz w:val="22"/>
          <w:szCs w:val="22"/>
        </w:rPr>
        <w:br/>
        <w:t xml:space="preserve">(3-2-2 Kasumigaseki, Chiyoda-ku, Tokyo 100-8959, Japan), za pośrednictwem Ambasady Japonii w Polsce, z siedzibą przy ul. ul. Szwoleżerów 8, 00-464 Warszawa.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Podstawą prawną, uprawniającą do</w:t>
      </w:r>
      <w:r w:rsidR="00962DC3">
        <w:rPr>
          <w:rFonts w:ascii="Calibri" w:hAnsi="Calibri" w:cs="Calibri"/>
          <w:color w:val="auto"/>
          <w:sz w:val="22"/>
          <w:szCs w:val="22"/>
        </w:rPr>
        <w:t xml:space="preserve"> przekazania danych jest art. 45</w:t>
      </w:r>
      <w:r>
        <w:rPr>
          <w:rFonts w:ascii="Calibri" w:hAnsi="Calibri" w:cs="Calibri"/>
          <w:color w:val="auto"/>
          <w:sz w:val="22"/>
          <w:szCs w:val="22"/>
        </w:rPr>
        <w:t xml:space="preserve"> RODO, </w:t>
      </w:r>
      <w:r w:rsidR="00962DC3">
        <w:rPr>
          <w:rFonts w:ascii="Calibri" w:hAnsi="Calibri" w:cs="Calibri"/>
          <w:color w:val="auto"/>
          <w:sz w:val="22"/>
          <w:szCs w:val="22"/>
        </w:rPr>
        <w:t xml:space="preserve">w związku z obowiązywaniem od 23 stycznia 2019 r. decyzji Komisji Europejskiej stwierdzającej adekwatny stopień ochrony danych osobowych w Japonii do systemu obowiązującego w </w:t>
      </w:r>
      <w:del w:id="8" w:author="IOD MSWiA" w:date="2022-09-07T06:55:00Z">
        <w:r w:rsidR="00962DC3" w:rsidDel="00A647FB">
          <w:rPr>
            <w:rFonts w:ascii="Calibri" w:hAnsi="Calibri" w:cs="Calibri"/>
            <w:color w:val="auto"/>
            <w:sz w:val="22"/>
            <w:szCs w:val="22"/>
          </w:rPr>
          <w:delText xml:space="preserve">państwach należących do Europejskiego Obszaru Gospodarczego. </w:delText>
        </w:r>
        <w:r w:rsidDel="00A647FB">
          <w:rPr>
            <w:rFonts w:ascii="Calibri" w:hAnsi="Calibri" w:cs="Calibri"/>
            <w:color w:val="auto"/>
            <w:sz w:val="22"/>
            <w:szCs w:val="22"/>
          </w:rPr>
          <w:delText xml:space="preserve"> </w:delText>
        </w:r>
      </w:del>
      <w:ins w:id="9" w:author="IOD MSWiA" w:date="2022-09-07T06:55:00Z">
        <w:r w:rsidR="00A647FB">
          <w:rPr>
            <w:rFonts w:ascii="Calibri" w:hAnsi="Calibri" w:cs="Calibri"/>
            <w:color w:val="auto"/>
            <w:sz w:val="22"/>
            <w:szCs w:val="22"/>
          </w:rPr>
          <w:t xml:space="preserve">Unii Europejskiej. </w:t>
        </w:r>
      </w:ins>
    </w:p>
    <w:p w:rsidR="00962DC3" w:rsidRDefault="00962DC3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62DC3" w:rsidRDefault="00962DC3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62DC3" w:rsidRDefault="00962DC3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62DC3" w:rsidRDefault="00962DC3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Prawa osoby, której dane dotyczą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Przysługuje Pani/Panu prawo do: </w:t>
      </w:r>
    </w:p>
    <w:p w:rsidR="001D4DB0" w:rsidRDefault="001D4DB0" w:rsidP="001D4DB0">
      <w:pPr>
        <w:pStyle w:val="Default"/>
        <w:numPr>
          <w:ilvl w:val="0"/>
          <w:numId w:val="3"/>
        </w:numPr>
        <w:spacing w:after="7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żądania od Administratora Danych dostępu do swoich danych osobowych, ich sprostowania, </w:t>
      </w:r>
    </w:p>
    <w:p w:rsidR="001D4DB0" w:rsidRDefault="001D4DB0" w:rsidP="001D4DB0">
      <w:pPr>
        <w:pStyle w:val="Default"/>
        <w:numPr>
          <w:ilvl w:val="0"/>
          <w:numId w:val="3"/>
        </w:numPr>
        <w:spacing w:after="7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usunięcia danych, </w:t>
      </w:r>
    </w:p>
    <w:p w:rsidR="001D4DB0" w:rsidRDefault="001D4DB0" w:rsidP="001D4DB0">
      <w:pPr>
        <w:pStyle w:val="Default"/>
        <w:numPr>
          <w:ilvl w:val="0"/>
          <w:numId w:val="3"/>
        </w:numPr>
        <w:spacing w:after="7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ograniczenia ich przetwarzania, </w:t>
      </w:r>
    </w:p>
    <w:p w:rsidR="001D4DB0" w:rsidRDefault="001D4DB0" w:rsidP="001D4DB0">
      <w:pPr>
        <w:pStyle w:val="Default"/>
        <w:numPr>
          <w:ilvl w:val="0"/>
          <w:numId w:val="3"/>
        </w:numPr>
        <w:spacing w:after="7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prawo do wniesienia sprzeciwu, </w:t>
      </w:r>
    </w:p>
    <w:p w:rsidR="001D4DB0" w:rsidRDefault="001D4DB0" w:rsidP="001D4DB0">
      <w:pPr>
        <w:pStyle w:val="Default"/>
        <w:numPr>
          <w:ilvl w:val="0"/>
          <w:numId w:val="3"/>
        </w:numPr>
        <w:spacing w:after="7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wycofania w dowolnym momencie zgody na przetwarzanie danych osobowych, dotyczących stanu zdrowia, przy czym cofnięcie zgody nie ma wpływu na zgodność z prawem przetwarzania, którego dokonano na jej podstawie przed cofnięciem zgody, </w:t>
      </w:r>
    </w:p>
    <w:p w:rsidR="001D4DB0" w:rsidRDefault="001D4DB0" w:rsidP="001D4DB0">
      <w:pPr>
        <w:pStyle w:val="Default"/>
        <w:numPr>
          <w:ilvl w:val="0"/>
          <w:numId w:val="3"/>
        </w:numPr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przeniesienia danych do innego Administratora Danych.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Żądanie realizacji wyżej wymienionych praw proszę przesłać w formie pisemnej do administratora (adres podany na wstępie, z dopiskiem „Ochrona danych osobowych”).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Przysługuje Pani/Panu prawo do wniesienia skargi do organu nadzorczego, tj. Prezesa Urzędu Ochrony Danych Osobowych.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Biuro Prezesa Urzędu Ochrony Danych Osobowych (PUODO)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ul. Stawki 2, 00-193 Warszawa </w:t>
      </w:r>
    </w:p>
    <w:p w:rsidR="001D4DB0" w:rsidRDefault="001D4DB0" w:rsidP="001D4DB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D4DB0" w:rsidRDefault="001D4DB0" w:rsidP="001D4DB0">
      <w:pPr>
        <w:pStyle w:val="Default"/>
        <w:jc w:val="both"/>
        <w:rPr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Informacja o wymogu podania danych </w:t>
      </w:r>
    </w:p>
    <w:p w:rsidR="00B62C7A" w:rsidRDefault="001D4DB0" w:rsidP="001D4DB0">
      <w:pPr>
        <w:jc w:val="both"/>
      </w:pPr>
      <w:r>
        <w:rPr>
          <w:rFonts w:ascii="Calibri" w:hAnsi="Calibri" w:cs="Calibri"/>
        </w:rPr>
        <w:t>Podanie przez Państwa danych osobowych jest dobrowolne, lecz niezbędne do udziału w rekrutacji do Programu YLP.</w:t>
      </w:r>
    </w:p>
    <w:sectPr w:rsidR="00B62C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835" w:rsidRDefault="001F5835" w:rsidP="002A2756">
      <w:pPr>
        <w:spacing w:after="0" w:line="240" w:lineRule="auto"/>
      </w:pPr>
      <w:r>
        <w:separator/>
      </w:r>
    </w:p>
  </w:endnote>
  <w:endnote w:type="continuationSeparator" w:id="0">
    <w:p w:rsidR="001F5835" w:rsidRDefault="001F5835" w:rsidP="002A2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756" w:rsidRPr="002A2756" w:rsidRDefault="002A2756">
    <w:pPr>
      <w:pStyle w:val="Stopka"/>
      <w:rPr>
        <w:sz w:val="20"/>
        <w:szCs w:val="20"/>
        <w:rPrChange w:id="10" w:author="IOD MSWiA" w:date="2022-09-07T09:16:00Z">
          <w:rPr/>
        </w:rPrChange>
      </w:rPr>
    </w:pPr>
    <w:ins w:id="11" w:author="IOD MSWiA" w:date="2022-09-07T09:13:00Z">
      <w:r>
        <w:t>*</w:t>
      </w:r>
      <w:r w:rsidRPr="002A2756">
        <w:rPr>
          <w:sz w:val="20"/>
          <w:szCs w:val="20"/>
          <w:rPrChange w:id="12" w:author="IOD MSWiA" w:date="2022-09-07T09:16:00Z">
            <w:rPr/>
          </w:rPrChange>
        </w:rPr>
        <w:t xml:space="preserve">RODO - </w:t>
      </w:r>
    </w:ins>
    <w:ins w:id="13" w:author="IOD MSWiA" w:date="2022-09-07T09:16:00Z">
      <w:r w:rsidRPr="002A2756">
        <w:rPr>
          <w:sz w:val="20"/>
          <w:szCs w:val="20"/>
          <w:rPrChange w:id="14" w:author="IOD MSWiA" w:date="2022-09-07T09:16:00Z">
            <w:rPr>
              <w:rFonts w:ascii="Segoe UI" w:hAnsi="Segoe UI" w:cs="Segoe UI"/>
              <w:b/>
              <w:bCs/>
              <w:color w:val="333333"/>
              <w:sz w:val="21"/>
              <w:szCs w:val="21"/>
              <w:shd w:val="clear" w:color="auto" w:fill="FFFFFF"/>
            </w:rPr>
          </w:rPrChange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835" w:rsidRDefault="001F5835" w:rsidP="002A2756">
      <w:pPr>
        <w:spacing w:after="0" w:line="240" w:lineRule="auto"/>
      </w:pPr>
      <w:r>
        <w:separator/>
      </w:r>
    </w:p>
  </w:footnote>
  <w:footnote w:type="continuationSeparator" w:id="0">
    <w:p w:rsidR="001F5835" w:rsidRDefault="001F5835" w:rsidP="002A2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B66CA"/>
    <w:multiLevelType w:val="hybridMultilevel"/>
    <w:tmpl w:val="50346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8A3114"/>
    <w:multiLevelType w:val="hybridMultilevel"/>
    <w:tmpl w:val="10061202"/>
    <w:lvl w:ilvl="0" w:tplc="0D6AF96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06281"/>
    <w:multiLevelType w:val="hybridMultilevel"/>
    <w:tmpl w:val="885E1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OD MSWiA">
    <w15:presenceInfo w15:providerId="None" w15:userId="IOD MSW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B0"/>
    <w:rsid w:val="001D4DB0"/>
    <w:rsid w:val="001F5835"/>
    <w:rsid w:val="002A2756"/>
    <w:rsid w:val="005B3DE6"/>
    <w:rsid w:val="0083343A"/>
    <w:rsid w:val="00962DC3"/>
    <w:rsid w:val="00A647FB"/>
    <w:rsid w:val="00B62C7A"/>
    <w:rsid w:val="00E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1BB2"/>
  <w15:chartTrackingRefBased/>
  <w15:docId w15:val="{403FE861-4AD2-4C57-BE7C-5AD433CA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4D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D4DB0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D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5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D9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A2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756"/>
  </w:style>
  <w:style w:type="paragraph" w:styleId="Stopka">
    <w:name w:val="footer"/>
    <w:basedOn w:val="Normalny"/>
    <w:link w:val="StopkaZnak"/>
    <w:uiPriority w:val="99"/>
    <w:unhideWhenUsed/>
    <w:rsid w:val="002A2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7AE7A-9ADE-469E-9E9B-5B8DD8400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Radziszewska Marzena</dc:creator>
  <cp:keywords/>
  <dc:description/>
  <cp:lastModifiedBy>IOD MSWiA</cp:lastModifiedBy>
  <cp:revision>2</cp:revision>
  <dcterms:created xsi:type="dcterms:W3CDTF">2022-09-07T06:43:00Z</dcterms:created>
  <dcterms:modified xsi:type="dcterms:W3CDTF">2022-09-07T06:43:00Z</dcterms:modified>
</cp:coreProperties>
</file>